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jc w:val="right"/>
        <w:rPr>
          <w:rFonts w:hint="default" w:asciiTheme="majorEastAsia" w:hAnsiTheme="majorEastAsia" w:eastAsiaTheme="majorEastAsia"/>
          <w:spacing w:val="3"/>
          <w:sz w:val="20"/>
          <w:bdr w:val="single" w:color="auto" w:sz="4" w:space="0"/>
        </w:rPr>
      </w:pPr>
      <w:bookmarkStart w:id="0" w:name="_GoBack"/>
      <w:bookmarkEnd w:id="0"/>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広島県知事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w:t>
      </w:r>
      <w:r>
        <w:rPr>
          <w:rFonts w:hint="eastAsia" w:ascii="ＭＳ 明朝" w:hAnsi="ＭＳ 明朝" w:eastAsia="ＭＳ 明朝"/>
          <w:color w:val="auto"/>
          <w:spacing w:val="3"/>
          <w:sz w:val="24"/>
          <w:rPrChange w:id="1" w:author="廣田 裕貴" w:date="2025-05-29T16:52:00Z">
            <w:rPr>
              <w:rFonts w:hint="eastAsia" w:ascii="ＭＳ 明朝" w:hAnsi="ＭＳ 明朝" w:eastAsia="ＭＳ 明朝"/>
              <w:color w:val="0000FF"/>
              <w:spacing w:val="3"/>
              <w:sz w:val="24"/>
            </w:rPr>
          </w:rPrChange>
        </w:rPr>
        <w:t>広島県行政情報提供システム調達業務</w:t>
      </w:r>
      <w:r>
        <w:rPr>
          <w:rFonts w:hint="eastAsia" w:ascii="ＭＳ 明朝" w:hAnsi="ＭＳ 明朝" w:eastAsia="ＭＳ 明朝"/>
          <w:spacing w:val="3"/>
          <w:sz w:val="24"/>
        </w:rPr>
        <w:t>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w:t>
      </w:r>
      <w:del w:id="2" w:author="日高 智哉" w:date="2025-05-27T13:45:00Z">
        <w:r>
          <w:rPr>
            <w:rFonts w:hint="eastAsia" w:ascii="ＭＳ 明朝" w:hAnsi="ＭＳ 明朝" w:eastAsia="ＭＳ 明朝"/>
            <w:spacing w:val="3"/>
            <w:sz w:val="24"/>
          </w:rPr>
          <w:delText>，</w:delText>
        </w:r>
      </w:del>
      <w:ins w:id="3" w:author="日高 智哉" w:date="2025-05-27T13:45:00Z">
        <w:r>
          <w:rPr>
            <w:rFonts w:hint="eastAsia" w:ascii="ＭＳ 明朝" w:hAnsi="ＭＳ 明朝" w:eastAsia="ＭＳ 明朝"/>
            <w:spacing w:val="3"/>
            <w:sz w:val="24"/>
          </w:rPr>
          <w:t>、</w:t>
        </w:r>
      </w:ins>
      <w:r>
        <w:rPr>
          <w:rFonts w:hint="eastAsia" w:ascii="ＭＳ 明朝" w:hAnsi="ＭＳ 明朝" w:eastAsia="ＭＳ 明朝"/>
          <w:spacing w:val="3"/>
          <w:sz w:val="24"/>
        </w:rPr>
        <w:t>当該調達案件に係る契約書の規定に従い</w:t>
      </w:r>
      <w:del w:id="4" w:author="日高 智哉" w:date="2025-05-27T13:45:00Z">
        <w:r>
          <w:rPr>
            <w:rFonts w:hint="eastAsia" w:ascii="ＭＳ 明朝" w:hAnsi="ＭＳ 明朝" w:eastAsia="ＭＳ 明朝"/>
            <w:spacing w:val="3"/>
            <w:sz w:val="24"/>
          </w:rPr>
          <w:delText>，</w:delText>
        </w:r>
      </w:del>
      <w:ins w:id="5" w:author="日高 智哉" w:date="2025-05-27T13:45:00Z">
        <w:r>
          <w:rPr>
            <w:rFonts w:hint="eastAsia" w:ascii="ＭＳ 明朝" w:hAnsi="ＭＳ 明朝" w:eastAsia="ＭＳ 明朝"/>
            <w:spacing w:val="3"/>
            <w:sz w:val="24"/>
          </w:rPr>
          <w:t>、</w:t>
        </w:r>
      </w:ins>
      <w:r>
        <w:rPr>
          <w:rFonts w:hint="eastAsia" w:ascii="ＭＳ 明朝" w:hAnsi="ＭＳ 明朝" w:eastAsia="ＭＳ 明朝"/>
          <w:spacing w:val="3"/>
          <w:sz w:val="24"/>
        </w:rPr>
        <w:t>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w:t>
      </w:r>
      <w:del w:id="6" w:author="日高 智哉" w:date="2025-05-27T13:45:00Z">
        <w:r>
          <w:rPr>
            <w:rFonts w:hint="eastAsia" w:ascii="ＭＳ 明朝" w:hAnsi="ＭＳ 明朝" w:eastAsia="ＭＳ 明朝"/>
            <w:spacing w:val="3"/>
            <w:sz w:val="24"/>
          </w:rPr>
          <w:delText>，</w:delText>
        </w:r>
      </w:del>
      <w:ins w:id="7" w:author="日高 智哉" w:date="2025-05-27T13:45:00Z">
        <w:r>
          <w:rPr>
            <w:rFonts w:hint="eastAsia" w:ascii="ＭＳ 明朝" w:hAnsi="ＭＳ 明朝" w:eastAsia="ＭＳ 明朝"/>
            <w:spacing w:val="3"/>
            <w:sz w:val="24"/>
          </w:rPr>
          <w:t>、</w:t>
        </w:r>
      </w:ins>
      <w:r>
        <w:rPr>
          <w:rFonts w:hint="eastAsia" w:ascii="ＭＳ 明朝" w:hAnsi="ＭＳ 明朝" w:eastAsia="ＭＳ 明朝"/>
          <w:spacing w:val="3"/>
          <w:sz w:val="24"/>
        </w:rPr>
        <w:t>当該調達案件に係る契約書の規定に従い</w:t>
      </w:r>
      <w:del w:id="8" w:author="日高 智哉" w:date="2025-05-27T13:45:00Z">
        <w:r>
          <w:rPr>
            <w:rFonts w:hint="eastAsia" w:ascii="ＭＳ 明朝" w:hAnsi="ＭＳ 明朝" w:eastAsia="ＭＳ 明朝"/>
            <w:spacing w:val="3"/>
            <w:sz w:val="24"/>
          </w:rPr>
          <w:delText>，</w:delText>
        </w:r>
      </w:del>
      <w:ins w:id="9" w:author="日高 智哉" w:date="2025-05-27T13:45:00Z">
        <w:r>
          <w:rPr>
            <w:rFonts w:hint="eastAsia" w:ascii="ＭＳ 明朝" w:hAnsi="ＭＳ 明朝" w:eastAsia="ＭＳ 明朝"/>
            <w:spacing w:val="3"/>
            <w:sz w:val="24"/>
          </w:rPr>
          <w:t>、</w:t>
        </w:r>
      </w:ins>
      <w:r>
        <w:rPr>
          <w:rFonts w:hint="eastAsia" w:ascii="ＭＳ 明朝" w:hAnsi="ＭＳ 明朝" w:eastAsia="ＭＳ 明朝"/>
          <w:spacing w:val="3"/>
          <w:sz w:val="24"/>
        </w:rPr>
        <w:t>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1243</TotalTime>
  <Pages>1</Pages>
  <Words>6</Words>
  <Characters>355</Characters>
  <Application>JUST Note</Application>
  <Lines>29</Lines>
  <Paragraphs>13</Paragraphs>
  <Company>広島県庁</Company>
  <CharactersWithSpaces>460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廣田 裕貴</cp:lastModifiedBy>
  <cp:lastPrinted>2020-10-30T05:30:00Z</cp:lastPrinted>
  <dcterms:created xsi:type="dcterms:W3CDTF">2020-03-13T07:51:00Z</dcterms:created>
  <dcterms:modified xsi:type="dcterms:W3CDTF">2025-05-30T00:54:50Z</dcterms:modified>
  <cp:revision>52</cp:revision>
</cp:coreProperties>
</file>